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84254" w14:textId="4295417C" w:rsidR="006149F4" w:rsidRPr="006149F4" w:rsidRDefault="006149F4" w:rsidP="006149F4">
      <w:pPr>
        <w:spacing w:line="336" w:lineRule="atLeast"/>
        <w:jc w:val="righ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149F4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 xml:space="preserve">Gdańsk, </w:t>
      </w:r>
      <w:r w:rsidR="00632BA5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15 stycznia 2025</w:t>
      </w:r>
      <w:r w:rsidR="00865233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 xml:space="preserve"> </w:t>
      </w:r>
      <w:r w:rsidRPr="006149F4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r.</w:t>
      </w:r>
    </w:p>
    <w:p w14:paraId="2B257EA9" w14:textId="77777777" w:rsidR="006149F4" w:rsidRP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</w:p>
    <w:p w14:paraId="6CCEBCFC" w14:textId="77777777" w:rsidR="006149F4" w:rsidRP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</w:p>
    <w:p w14:paraId="523512E5" w14:textId="77777777" w:rsidR="006149F4" w:rsidRPr="006149F4" w:rsidRDefault="006149F4" w:rsidP="006149F4">
      <w:pPr>
        <w:spacing w:line="336" w:lineRule="atLeast"/>
        <w:jc w:val="center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149F4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u w:val="single"/>
          <w14:ligatures w14:val="none"/>
        </w:rPr>
        <w:t>OGŁOSZENIE </w:t>
      </w:r>
    </w:p>
    <w:p w14:paraId="5922C510" w14:textId="77777777" w:rsidR="006149F4" w:rsidRP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</w:p>
    <w:p w14:paraId="785B5B63" w14:textId="77777777" w:rsidR="006149F4" w:rsidRP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149F4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u w:val="single"/>
          <w14:ligatures w14:val="none"/>
        </w:rPr>
        <w:t>Zamawiający: </w:t>
      </w:r>
    </w:p>
    <w:p w14:paraId="6AC10CAE" w14:textId="77777777" w:rsidR="006149F4" w:rsidRP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149F4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14:ligatures w14:val="none"/>
        </w:rPr>
        <w:t>Gdański Klub Sportowy ,,Stoczniowiec"</w:t>
      </w:r>
    </w:p>
    <w:p w14:paraId="0CE8D137" w14:textId="77777777" w:rsidR="006149F4" w:rsidRP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149F4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80-309 Gdańsk, Al. Grunwaldzka 470 </w:t>
      </w:r>
    </w:p>
    <w:p w14:paraId="010666C7" w14:textId="77777777" w:rsidR="006149F4" w:rsidRP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149F4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Numer NIP: 584-090-27-18 </w:t>
      </w:r>
    </w:p>
    <w:p w14:paraId="679E018B" w14:textId="77777777" w:rsidR="006149F4" w:rsidRP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149F4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Numer REGON: 007023926 </w:t>
      </w:r>
    </w:p>
    <w:p w14:paraId="3A7C4B4E" w14:textId="77777777" w:rsidR="006149F4" w:rsidRP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149F4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adres strony internetowej: https://stoczniowiec.org.pl</w:t>
      </w:r>
    </w:p>
    <w:p w14:paraId="4D61D311" w14:textId="77777777" w:rsidR="006149F4" w:rsidRP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</w:p>
    <w:p w14:paraId="3CEB03F3" w14:textId="77777777" w:rsidR="006149F4" w:rsidRP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149F4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14:ligatures w14:val="none"/>
        </w:rPr>
        <w:t> </w:t>
      </w:r>
    </w:p>
    <w:p w14:paraId="4EF0BF50" w14:textId="77777777" w:rsidR="006149F4" w:rsidRPr="006149F4" w:rsidRDefault="006149F4" w:rsidP="006149F4">
      <w:pPr>
        <w:spacing w:line="336" w:lineRule="atLeast"/>
        <w:jc w:val="center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149F4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14:ligatures w14:val="none"/>
        </w:rPr>
        <w:t>ZAPRASZA DO SKŁADANIA OFERT</w:t>
      </w:r>
    </w:p>
    <w:p w14:paraId="04E85208" w14:textId="77777777" w:rsidR="006149F4" w:rsidRP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</w:p>
    <w:p w14:paraId="4EA9118A" w14:textId="77777777" w:rsidR="006149F4" w:rsidRDefault="006149F4" w:rsidP="006149F4">
      <w:pPr>
        <w:spacing w:line="336" w:lineRule="atLeast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u w:val="single"/>
          <w14:ligatures w14:val="none"/>
        </w:rPr>
      </w:pPr>
    </w:p>
    <w:p w14:paraId="45A8E948" w14:textId="3D258246" w:rsidR="00865233" w:rsidRDefault="00865233" w:rsidP="00632BA5">
      <w:pPr>
        <w:spacing w:line="336" w:lineRule="atLeast"/>
        <w:jc w:val="center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14:ligatures w14:val="none"/>
        </w:rPr>
      </w:pPr>
      <w:r w:rsidRPr="00865233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14:ligatures w14:val="none"/>
        </w:rPr>
        <w:t xml:space="preserve">na </w:t>
      </w:r>
    </w:p>
    <w:p w14:paraId="6646916E" w14:textId="79B07868" w:rsidR="00632BA5" w:rsidRPr="00632BA5" w:rsidRDefault="00632BA5" w:rsidP="00632BA5">
      <w:pPr>
        <w:spacing w:line="336" w:lineRule="atLeast"/>
        <w:jc w:val="center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32BA5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wykonanie remontu elementów mechanicznych, elektrycznych i sterowania w budynku maszynowni</w:t>
      </w:r>
      <w:r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 xml:space="preserve"> </w:t>
      </w:r>
      <w:r w:rsidRPr="00632BA5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kompleksu Hali Sportowo-Widowiskowej “Olivia” w Gdańsku</w:t>
      </w:r>
    </w:p>
    <w:p w14:paraId="3C460D84" w14:textId="77777777" w:rsidR="00632BA5" w:rsidRPr="00632BA5" w:rsidRDefault="00632BA5" w:rsidP="00632BA5">
      <w:pPr>
        <w:spacing w:line="336" w:lineRule="atLeast"/>
        <w:jc w:val="center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32BA5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Al. Grunwaldzka 470, 80-309 Gdańsk</w:t>
      </w:r>
    </w:p>
    <w:p w14:paraId="5FFA0632" w14:textId="77777777" w:rsidR="00865233" w:rsidRDefault="00865233" w:rsidP="006149F4">
      <w:pPr>
        <w:spacing w:line="336" w:lineRule="atLeast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u w:val="single"/>
          <w14:ligatures w14:val="none"/>
        </w:rPr>
      </w:pPr>
    </w:p>
    <w:p w14:paraId="63F29260" w14:textId="77777777" w:rsidR="00865233" w:rsidRPr="006149F4" w:rsidRDefault="00865233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</w:p>
    <w:p w14:paraId="0907AEE7" w14:textId="1C1BBC8E" w:rsid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149F4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14:ligatures w14:val="none"/>
        </w:rPr>
        <w:t>Termin składania ofert: </w:t>
      </w:r>
      <w:r w:rsidRPr="006149F4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do</w:t>
      </w:r>
      <w:r w:rsidRPr="006149F4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14:ligatures w14:val="none"/>
        </w:rPr>
        <w:t> </w:t>
      </w:r>
      <w:r w:rsidR="00632BA5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u w:val="single"/>
          <w14:ligatures w14:val="none"/>
        </w:rPr>
        <w:t>29</w:t>
      </w:r>
      <w:r w:rsidRPr="006149F4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u w:val="single"/>
          <w14:ligatures w14:val="none"/>
        </w:rPr>
        <w:t>.</w:t>
      </w:r>
      <w:r w:rsidR="00632BA5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u w:val="single"/>
          <w14:ligatures w14:val="none"/>
        </w:rPr>
        <w:t>01</w:t>
      </w:r>
      <w:r w:rsidRPr="006149F4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u w:val="single"/>
          <w14:ligatures w14:val="none"/>
        </w:rPr>
        <w:t>.202</w:t>
      </w:r>
      <w:r w:rsidR="00632BA5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u w:val="single"/>
          <w14:ligatures w14:val="none"/>
        </w:rPr>
        <w:t>5</w:t>
      </w:r>
      <w:r w:rsidRPr="006149F4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u w:val="single"/>
          <w14:ligatures w14:val="none"/>
        </w:rPr>
        <w:t xml:space="preserve"> r</w:t>
      </w:r>
      <w:r w:rsidRPr="006149F4">
        <w:rPr>
          <w:rFonts w:ascii="Tahoma" w:eastAsia="Times New Roman" w:hAnsi="Tahoma" w:cs="Tahoma"/>
          <w:color w:val="000000"/>
          <w:kern w:val="0"/>
          <w:sz w:val="21"/>
          <w:szCs w:val="21"/>
          <w:u w:val="single"/>
          <w14:ligatures w14:val="none"/>
        </w:rPr>
        <w:t>.</w:t>
      </w:r>
      <w:r w:rsidR="00865233">
        <w:rPr>
          <w:rFonts w:ascii="Tahoma" w:eastAsia="Times New Roman" w:hAnsi="Tahoma" w:cs="Tahoma"/>
          <w:color w:val="000000"/>
          <w:kern w:val="0"/>
          <w:sz w:val="21"/>
          <w:szCs w:val="21"/>
          <w:u w:val="single"/>
          <w14:ligatures w14:val="none"/>
        </w:rPr>
        <w:t xml:space="preserve"> do godz. 10:00,</w:t>
      </w:r>
      <w:r w:rsidRPr="006149F4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 na adres: Gdański Klub Sportowy ,,Stoczniowiec",  80-309 Gdańsk, Al. Grunwaldzka 470 w Sekretariacie - pok. Nr 1</w:t>
      </w:r>
    </w:p>
    <w:p w14:paraId="1D1BC587" w14:textId="77777777" w:rsidR="00865233" w:rsidRDefault="00865233" w:rsidP="00865233">
      <w:pPr>
        <w:widowControl w:val="0"/>
        <w:shd w:val="clear" w:color="auto" w:fill="FFFFFF"/>
        <w:tabs>
          <w:tab w:val="left" w:pos="29"/>
          <w:tab w:val="left" w:pos="426"/>
        </w:tabs>
        <w:autoSpaceDE w:val="0"/>
        <w:spacing w:line="274" w:lineRule="exact"/>
        <w:jc w:val="both"/>
        <w:rPr>
          <w:b/>
          <w:bCs/>
          <w:sz w:val="22"/>
          <w:szCs w:val="22"/>
          <w:u w:val="single"/>
        </w:rPr>
      </w:pPr>
    </w:p>
    <w:p w14:paraId="6EDD5F39" w14:textId="2636BDCA" w:rsidR="00865233" w:rsidRPr="0001672B" w:rsidRDefault="00865233" w:rsidP="00865233">
      <w:pPr>
        <w:widowControl w:val="0"/>
        <w:shd w:val="clear" w:color="auto" w:fill="FFFFFF"/>
        <w:tabs>
          <w:tab w:val="left" w:pos="29"/>
          <w:tab w:val="left" w:pos="426"/>
        </w:tabs>
        <w:autoSpaceDE w:val="0"/>
        <w:spacing w:line="274" w:lineRule="exact"/>
        <w:jc w:val="both"/>
        <w:rPr>
          <w:b/>
          <w:bCs/>
          <w:sz w:val="22"/>
          <w:szCs w:val="22"/>
          <w:u w:val="single"/>
        </w:rPr>
      </w:pPr>
      <w:r w:rsidRPr="0001672B">
        <w:rPr>
          <w:b/>
          <w:bCs/>
          <w:sz w:val="22"/>
          <w:szCs w:val="22"/>
          <w:u w:val="single"/>
        </w:rPr>
        <w:t>Decyduje data wpływu do Zamawiającego na powyższy adres.</w:t>
      </w:r>
    </w:p>
    <w:p w14:paraId="4FB85D3A" w14:textId="3D9AEFCA" w:rsidR="00865233" w:rsidRPr="006149F4" w:rsidRDefault="00865233" w:rsidP="00865233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32BA5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Oferty złożone po ww. terminie nie będą rozpatrywane. Po upływie ww. terminu Zamawiający</w:t>
      </w:r>
    </w:p>
    <w:p w14:paraId="1670419F" w14:textId="77777777" w:rsidR="00865233" w:rsidRDefault="00865233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</w:p>
    <w:p w14:paraId="14E449F9" w14:textId="56F50E9A" w:rsidR="006149F4" w:rsidRPr="006149F4" w:rsidRDefault="006149F4" w:rsidP="006149F4">
      <w:pPr>
        <w:spacing w:line="336" w:lineRule="atLeast"/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pPr>
      <w:r w:rsidRPr="006149F4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Treść Zapytania ofertowego </w:t>
      </w:r>
      <w:r w:rsidRPr="006149F4">
        <w:rPr>
          <w:rFonts w:ascii="Tahoma" w:eastAsia="Times New Roman" w:hAnsi="Tahoma" w:cs="Tahoma"/>
          <w:color w:val="000000"/>
          <w:kern w:val="0"/>
          <w:sz w:val="21"/>
          <w:szCs w:val="21"/>
          <w:u w:val="single"/>
          <w14:ligatures w14:val="none"/>
        </w:rPr>
        <w:t>stanowi Załączniki </w:t>
      </w:r>
      <w:r w:rsidRPr="006149F4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>do Ogłoszenia zamieszczonego  na stronie internetowej </w:t>
      </w:r>
      <w:r w:rsidR="00865233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fldChar w:fldCharType="begin"/>
      </w:r>
      <w:ins w:id="0" w:author="Marcin Sanner" w:date="2024-11-25T14:46:00Z" w16du:dateUtc="2024-11-25T13:46:00Z">
        <w:r w:rsidR="00865233">
          <w:rPr>
            <w:rFonts w:ascii="Tahoma" w:eastAsia="Times New Roman" w:hAnsi="Tahoma" w:cs="Tahoma"/>
            <w:color w:val="000000"/>
            <w:kern w:val="0"/>
            <w:sz w:val="21"/>
            <w:szCs w:val="21"/>
            <w14:ligatures w14:val="none"/>
          </w:rPr>
          <w:instrText>HYPERLINK "</w:instrText>
        </w:r>
      </w:ins>
      <w:r w:rsidR="00865233" w:rsidRPr="006149F4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instrText>https://stoczniowiec.org.pl/przetargi/</w:instrText>
      </w:r>
      <w:ins w:id="1" w:author="Marcin Sanner" w:date="2024-11-25T14:46:00Z" w16du:dateUtc="2024-11-25T13:46:00Z">
        <w:r w:rsidR="00865233">
          <w:rPr>
            <w:rFonts w:ascii="Tahoma" w:eastAsia="Times New Roman" w:hAnsi="Tahoma" w:cs="Tahoma"/>
            <w:color w:val="000000"/>
            <w:kern w:val="0"/>
            <w:sz w:val="21"/>
            <w:szCs w:val="21"/>
            <w14:ligatures w14:val="none"/>
          </w:rPr>
          <w:instrText>"</w:instrText>
        </w:r>
      </w:ins>
      <w:r w:rsidR="00865233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</w:r>
      <w:r w:rsidR="00865233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fldChar w:fldCharType="separate"/>
      </w:r>
      <w:r w:rsidR="00865233" w:rsidRPr="00226A22">
        <w:rPr>
          <w:rStyle w:val="Hyperlink"/>
          <w:rFonts w:ascii="Tahoma" w:eastAsia="Times New Roman" w:hAnsi="Tahoma" w:cs="Tahoma"/>
          <w:kern w:val="0"/>
          <w:sz w:val="21"/>
          <w:szCs w:val="21"/>
          <w14:ligatures w14:val="none"/>
        </w:rPr>
        <w:t>https://stoczniowiec.org.pl/przetargi/</w:t>
      </w:r>
      <w:r w:rsidR="00865233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fldChar w:fldCharType="end"/>
      </w:r>
      <w:r w:rsidR="00865233">
        <w:rPr>
          <w:rFonts w:ascii="Tahoma" w:eastAsia="Times New Roman" w:hAnsi="Tahoma" w:cs="Tahoma"/>
          <w:color w:val="000000"/>
          <w:kern w:val="0"/>
          <w:sz w:val="21"/>
          <w:szCs w:val="21"/>
          <w14:ligatures w14:val="none"/>
        </w:rPr>
        <w:t xml:space="preserve"> </w:t>
      </w:r>
    </w:p>
    <w:p w14:paraId="32F2F9E1" w14:textId="77777777" w:rsidR="00696EC2" w:rsidRDefault="00696EC2"/>
    <w:sectPr w:rsidR="00696E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747E5"/>
    <w:multiLevelType w:val="hybridMultilevel"/>
    <w:tmpl w:val="F488C54E"/>
    <w:lvl w:ilvl="0" w:tplc="AEDA6C6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EF089D"/>
    <w:multiLevelType w:val="hybridMultilevel"/>
    <w:tmpl w:val="FFE0C64C"/>
    <w:lvl w:ilvl="0" w:tplc="79426F36">
      <w:start w:val="3"/>
      <w:numFmt w:val="upperRoman"/>
      <w:lvlText w:val="%1."/>
      <w:lvlJc w:val="left"/>
      <w:pPr>
        <w:ind w:left="1647" w:hanging="720"/>
      </w:pPr>
      <w:rPr>
        <w:rFonts w:hint="default"/>
        <w:b/>
      </w:rPr>
    </w:lvl>
    <w:lvl w:ilvl="1" w:tplc="930CACC0">
      <w:start w:val="1"/>
      <w:numFmt w:val="decimal"/>
      <w:lvlText w:val="%2."/>
      <w:lvlJc w:val="left"/>
      <w:pPr>
        <w:ind w:left="1364" w:hanging="360"/>
      </w:pPr>
      <w:rPr>
        <w:rFonts w:hint="default"/>
        <w:b w:val="0"/>
      </w:rPr>
    </w:lvl>
    <w:lvl w:ilvl="2" w:tplc="2006FA12">
      <w:start w:val="1"/>
      <w:numFmt w:val="decimal"/>
      <w:lvlText w:val="%3)"/>
      <w:lvlJc w:val="left"/>
      <w:pPr>
        <w:ind w:left="2264" w:hanging="360"/>
      </w:pPr>
      <w:rPr>
        <w:rFonts w:hint="default"/>
        <w:b w:val="0"/>
        <w:i w:val="0"/>
        <w:iCs w:val="0"/>
        <w:u w:val="none"/>
      </w:rPr>
    </w:lvl>
    <w:lvl w:ilvl="3" w:tplc="D8BC59D6">
      <w:start w:val="1"/>
      <w:numFmt w:val="lowerLetter"/>
      <w:lvlText w:val="%4)"/>
      <w:lvlJc w:val="left"/>
      <w:pPr>
        <w:ind w:left="2804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07050271">
    <w:abstractNumId w:val="0"/>
  </w:num>
  <w:num w:numId="2" w16cid:durableId="18586926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cin Sanner">
    <w15:presenceInfo w15:providerId="Windows Live" w15:userId="7ef3867d69a8ee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9F4"/>
    <w:rsid w:val="000A1D8F"/>
    <w:rsid w:val="00317067"/>
    <w:rsid w:val="00335175"/>
    <w:rsid w:val="003B270E"/>
    <w:rsid w:val="006149F4"/>
    <w:rsid w:val="006256B5"/>
    <w:rsid w:val="00632BA5"/>
    <w:rsid w:val="00696EC2"/>
    <w:rsid w:val="00865233"/>
    <w:rsid w:val="008700B8"/>
    <w:rsid w:val="00B27391"/>
    <w:rsid w:val="00EF74B3"/>
    <w:rsid w:val="00F8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C98DFAD"/>
  <w15:chartTrackingRefBased/>
  <w15:docId w15:val="{D0262B14-9FB3-664E-8F95-F3D15973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PL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52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149F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149F4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customStyle="1" w:styleId="tekst">
    <w:name w:val="tekst"/>
    <w:basedOn w:val="Normal"/>
    <w:rsid w:val="006149F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6149F4"/>
  </w:style>
  <w:style w:type="character" w:styleId="Hyperlink">
    <w:name w:val="Hyperlink"/>
    <w:basedOn w:val="DefaultParagraphFont"/>
    <w:uiPriority w:val="99"/>
    <w:unhideWhenUsed/>
    <w:rsid w:val="006149F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149F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6149F4"/>
    <w:rPr>
      <w:b/>
      <w:bCs/>
    </w:rPr>
  </w:style>
  <w:style w:type="paragraph" w:styleId="ListParagraph">
    <w:name w:val="List Paragraph"/>
    <w:basedOn w:val="Normal"/>
    <w:uiPriority w:val="34"/>
    <w:qFormat/>
    <w:rsid w:val="000A1D8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A1D8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8652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rsid w:val="00865233"/>
    <w:pPr>
      <w:jc w:val="both"/>
    </w:pPr>
    <w:rPr>
      <w:rFonts w:ascii="Times New Roman" w:eastAsia="Times New Roman" w:hAnsi="Times New Roman" w:cs="Times New Roman"/>
      <w:kern w:val="0"/>
      <w:sz w:val="22"/>
      <w:lang w:eastAsia="en-GB"/>
      <w14:ligatures w14:val="none"/>
    </w:rPr>
  </w:style>
  <w:style w:type="character" w:customStyle="1" w:styleId="BodyTextChar">
    <w:name w:val="Body Text Char"/>
    <w:basedOn w:val="DefaultParagraphFont"/>
    <w:link w:val="BodyText"/>
    <w:rsid w:val="00865233"/>
    <w:rPr>
      <w:rFonts w:ascii="Times New Roman" w:eastAsia="Times New Roman" w:hAnsi="Times New Roman" w:cs="Times New Roman"/>
      <w:kern w:val="0"/>
      <w:sz w:val="22"/>
      <w:lang w:eastAsia="en-GB"/>
      <w14:ligatures w14:val="none"/>
    </w:rPr>
  </w:style>
  <w:style w:type="paragraph" w:styleId="Subtitle">
    <w:name w:val="Subtitle"/>
    <w:basedOn w:val="Normal"/>
    <w:next w:val="BodyText"/>
    <w:link w:val="SubtitleChar"/>
    <w:qFormat/>
    <w:rsid w:val="00865233"/>
    <w:rPr>
      <w:rFonts w:ascii="Times New Roman" w:eastAsia="Times New Roman" w:hAnsi="Times New Roman" w:cs="Times New Roman"/>
      <w:b/>
      <w:bCs/>
      <w:kern w:val="0"/>
      <w:sz w:val="28"/>
      <w:lang w:eastAsia="en-GB"/>
      <w14:ligatures w14:val="none"/>
    </w:rPr>
  </w:style>
  <w:style w:type="character" w:customStyle="1" w:styleId="SubtitleChar">
    <w:name w:val="Subtitle Char"/>
    <w:basedOn w:val="DefaultParagraphFont"/>
    <w:link w:val="Subtitle"/>
    <w:rsid w:val="00865233"/>
    <w:rPr>
      <w:rFonts w:ascii="Times New Roman" w:eastAsia="Times New Roman" w:hAnsi="Times New Roman" w:cs="Times New Roman"/>
      <w:b/>
      <w:bCs/>
      <w:kern w:val="0"/>
      <w:sz w:val="28"/>
      <w:lang w:eastAsia="en-GB"/>
      <w14:ligatures w14:val="none"/>
    </w:rPr>
  </w:style>
  <w:style w:type="paragraph" w:styleId="Title">
    <w:name w:val="Title"/>
    <w:basedOn w:val="Normal"/>
    <w:next w:val="Subtitle"/>
    <w:link w:val="TitleChar"/>
    <w:qFormat/>
    <w:rsid w:val="00865233"/>
    <w:pPr>
      <w:jc w:val="center"/>
    </w:pPr>
    <w:rPr>
      <w:rFonts w:ascii="Arial" w:eastAsia="Times New Roman" w:hAnsi="Arial" w:cs="Times New Roman"/>
      <w:b/>
      <w:bCs/>
      <w:kern w:val="0"/>
      <w:sz w:val="20"/>
      <w:lang w:eastAsia="en-GB"/>
      <w14:ligatures w14:val="none"/>
    </w:rPr>
  </w:style>
  <w:style w:type="character" w:customStyle="1" w:styleId="TitleChar">
    <w:name w:val="Title Char"/>
    <w:basedOn w:val="DefaultParagraphFont"/>
    <w:link w:val="Title"/>
    <w:rsid w:val="00865233"/>
    <w:rPr>
      <w:rFonts w:ascii="Arial" w:eastAsia="Times New Roman" w:hAnsi="Arial" w:cs="Times New Roman"/>
      <w:b/>
      <w:bCs/>
      <w:kern w:val="0"/>
      <w:sz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2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74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7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447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4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2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816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Sanner</dc:creator>
  <cp:keywords/>
  <dc:description/>
  <cp:lastModifiedBy>Marcin Sanner</cp:lastModifiedBy>
  <cp:revision>2</cp:revision>
  <dcterms:created xsi:type="dcterms:W3CDTF">2025-01-16T15:15:00Z</dcterms:created>
  <dcterms:modified xsi:type="dcterms:W3CDTF">2025-01-16T15:15:00Z</dcterms:modified>
</cp:coreProperties>
</file>